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4077BA16" w:rsidR="00EA2B4A" w:rsidRPr="008F6F56" w:rsidRDefault="00EA2B4A" w:rsidP="008F6F56">
      <w:pPr>
        <w:pStyle w:val="Akapitzlist"/>
        <w:numPr>
          <w:ilvl w:val="1"/>
          <w:numId w:val="6"/>
        </w:numPr>
        <w:spacing w:before="120" w:after="0" w:line="276" w:lineRule="auto"/>
        <w:jc w:val="both"/>
        <w:outlineLvl w:val="0"/>
        <w:rPr>
          <w:rFonts w:cstheme="minorHAnsi"/>
          <w:b/>
          <w:bCs/>
          <w:szCs w:val="18"/>
          <w:u w:val="single"/>
        </w:rPr>
      </w:pPr>
      <w:r w:rsidRPr="00EA2B4A">
        <w:rPr>
          <w:rFonts w:cstheme="minorHAnsi"/>
          <w:szCs w:val="18"/>
        </w:rPr>
        <w:t xml:space="preserve">Przedmiotem postępowania zakupowego jest opracowanie dokumentacji projektowej w branży elektroenergetycznej na terenie działania OŁD w </w:t>
      </w:r>
      <w:r w:rsidRPr="00784AAC">
        <w:rPr>
          <w:rFonts w:cstheme="minorHAnsi"/>
          <w:b/>
          <w:bCs/>
          <w:szCs w:val="18"/>
        </w:rPr>
        <w:t xml:space="preserve">RE </w:t>
      </w:r>
      <w:r w:rsidR="008F6F56" w:rsidRPr="008F6F56">
        <w:rPr>
          <w:rFonts w:cstheme="minorHAnsi"/>
          <w:b/>
          <w:bCs/>
          <w:szCs w:val="18"/>
          <w:u w:val="single"/>
        </w:rPr>
        <w:t>Zgierz-Pabianice</w:t>
      </w:r>
      <w:r w:rsidR="00345315" w:rsidRPr="00345315">
        <w:rPr>
          <w:rFonts w:cstheme="minorHAnsi"/>
          <w:b/>
          <w:bCs/>
          <w:szCs w:val="18"/>
          <w:u w:val="single"/>
        </w:rPr>
        <w:t xml:space="preserve"> </w:t>
      </w:r>
      <w:r w:rsidRPr="00EA2B4A">
        <w:rPr>
          <w:rFonts w:cstheme="minorHAnsi"/>
          <w:szCs w:val="18"/>
        </w:rPr>
        <w:t>dla zadania pn</w:t>
      </w:r>
      <w:r w:rsidRPr="00183E52">
        <w:rPr>
          <w:rFonts w:cstheme="minorHAnsi"/>
          <w:b/>
          <w:bCs/>
          <w:szCs w:val="18"/>
        </w:rPr>
        <w:t>. </w:t>
      </w:r>
      <w:r w:rsidRPr="00784AAC">
        <w:rPr>
          <w:rFonts w:cstheme="minorHAnsi"/>
          <w:b/>
          <w:bCs/>
          <w:szCs w:val="18"/>
          <w:u w:val="single"/>
        </w:rPr>
        <w:t>„</w:t>
      </w:r>
      <w:r w:rsidR="008F6F56" w:rsidRPr="008F6F56">
        <w:rPr>
          <w:rFonts w:cstheme="minorHAnsi"/>
          <w:b/>
          <w:bCs/>
          <w:szCs w:val="18"/>
          <w:u w:val="single"/>
        </w:rPr>
        <w:t>Modernizacja linii 15kV  RPZ KONS_p.30 - Ignacew ZKSN 4P &gt; 3-0080</w:t>
      </w:r>
      <w:r w:rsidRPr="008F6F56">
        <w:rPr>
          <w:rFonts w:cstheme="minorHAnsi"/>
          <w:b/>
          <w:bCs/>
          <w:szCs w:val="18"/>
          <w:u w:val="single"/>
        </w:rPr>
        <w:t>”</w:t>
      </w:r>
      <w:r w:rsidRPr="008F6F56">
        <w:rPr>
          <w:rFonts w:cstheme="minorHAnsi"/>
          <w:szCs w:val="18"/>
        </w:rPr>
        <w:t xml:space="preserve"> – zgodnie z załącznikiem nr </w:t>
      </w:r>
      <w:r w:rsidRPr="008F6F56">
        <w:rPr>
          <w:rFonts w:cstheme="minorHAnsi"/>
          <w:b/>
          <w:szCs w:val="18"/>
        </w:rPr>
        <w:t>1.7 do SWZ</w:t>
      </w:r>
      <w:r w:rsidRPr="008F6F56">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37229A2B" w:rsidR="00EA2B4A" w:rsidRPr="00EA2B4A" w:rsidRDefault="008F6F56" w:rsidP="00EA2B4A">
      <w:pPr>
        <w:pStyle w:val="Akapitzlist"/>
        <w:spacing w:before="120" w:line="276" w:lineRule="auto"/>
        <w:ind w:left="284"/>
        <w:outlineLvl w:val="0"/>
        <w:rPr>
          <w:rFonts w:cs="Calibri"/>
          <w:b/>
          <w:szCs w:val="18"/>
        </w:rPr>
      </w:pPr>
      <w:r w:rsidRPr="008F6F56">
        <w:rPr>
          <w:rFonts w:cs="Calibri"/>
          <w:b/>
          <w:szCs w:val="18"/>
          <w:u w:val="single"/>
        </w:rPr>
        <w:t>18 miesięcy</w:t>
      </w:r>
      <w:r w:rsidR="006820ED" w:rsidRPr="006820ED">
        <w:rPr>
          <w:rFonts w:cs="Calibri"/>
          <w:b/>
          <w:szCs w:val="18"/>
          <w:u w:val="single"/>
        </w:rPr>
        <w:t xml:space="preserve"> 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784AAC" w:rsidRDefault="00EA2B4A" w:rsidP="00EA2B4A">
      <w:pPr>
        <w:rPr>
          <w:rFonts w:cstheme="minorHAnsi"/>
          <w:szCs w:val="18"/>
        </w:rPr>
      </w:pPr>
      <w:r w:rsidRPr="00EA2B4A">
        <w:rPr>
          <w:rFonts w:cstheme="minorHAnsi"/>
          <w:szCs w:val="18"/>
        </w:rPr>
        <w:t xml:space="preserve">Załącznik nr 1.3 – </w:t>
      </w:r>
      <w:r w:rsidRPr="00784AAC">
        <w:rPr>
          <w:rFonts w:cstheme="minorHAnsi"/>
          <w:bCs/>
          <w:iCs/>
          <w:szCs w:val="18"/>
        </w:rPr>
        <w:t xml:space="preserve">Wzór umowy o udostępnieniu nieruchomości </w:t>
      </w:r>
      <w:r w:rsidRPr="00784AAC">
        <w:rPr>
          <w:rFonts w:cstheme="minorHAnsi"/>
          <w:szCs w:val="18"/>
        </w:rPr>
        <w:t>w celu budowy urządzeń energetycznych</w:t>
      </w:r>
    </w:p>
    <w:p w14:paraId="0120AC90" w14:textId="77777777" w:rsidR="00EA2B4A" w:rsidRPr="00784AAC" w:rsidRDefault="00EA2B4A" w:rsidP="00EA2B4A">
      <w:pPr>
        <w:rPr>
          <w:rFonts w:cstheme="minorHAnsi"/>
          <w:szCs w:val="18"/>
        </w:rPr>
      </w:pPr>
      <w:r w:rsidRPr="00784AAC">
        <w:rPr>
          <w:rFonts w:cstheme="minorHAnsi"/>
          <w:szCs w:val="18"/>
        </w:rPr>
        <w:t>Załącznik nr 1.4 – Wzór porozumienia o ustanowienie nieodpłatnej służebności przesyłu</w:t>
      </w:r>
    </w:p>
    <w:p w14:paraId="5D88B94C" w14:textId="77777777" w:rsidR="00EA2B4A" w:rsidRPr="00784AAC" w:rsidRDefault="00EA2B4A" w:rsidP="00EA2B4A">
      <w:pPr>
        <w:rPr>
          <w:rFonts w:cstheme="minorHAnsi"/>
          <w:szCs w:val="18"/>
        </w:rPr>
      </w:pPr>
      <w:r w:rsidRPr="00784AAC">
        <w:rPr>
          <w:rFonts w:cstheme="minorHAnsi"/>
          <w:szCs w:val="18"/>
        </w:rPr>
        <w:t>Załącznik nr 1.5  – Wzór porozumienia o ustanowienie odpłatnej służebności przesyłu</w:t>
      </w:r>
    </w:p>
    <w:p w14:paraId="61398029" w14:textId="77777777" w:rsidR="00EA2B4A" w:rsidRPr="00784AAC" w:rsidRDefault="00EA2B4A" w:rsidP="00EA2B4A">
      <w:pPr>
        <w:rPr>
          <w:rFonts w:cstheme="minorHAnsi"/>
          <w:szCs w:val="18"/>
        </w:rPr>
      </w:pPr>
      <w:r w:rsidRPr="00784AAC">
        <w:rPr>
          <w:rFonts w:cstheme="minorHAnsi"/>
          <w:szCs w:val="18"/>
        </w:rPr>
        <w:t xml:space="preserve">Załącznik nr 1.6 – Wytyczne dla projektantów – układanie kabli SN metodą płużenia </w:t>
      </w:r>
    </w:p>
    <w:p w14:paraId="75F68B3E" w14:textId="77777777" w:rsidR="00EA2B4A" w:rsidRPr="00784AAC" w:rsidRDefault="00EA2B4A" w:rsidP="00EA2B4A">
      <w:pPr>
        <w:rPr>
          <w:rFonts w:cstheme="minorHAnsi"/>
          <w:szCs w:val="18"/>
        </w:rPr>
      </w:pPr>
      <w:r w:rsidRPr="00784AAC">
        <w:rPr>
          <w:rFonts w:cstheme="minorHAnsi"/>
          <w:szCs w:val="18"/>
        </w:rPr>
        <w:t>Załącznik nr 1.7 – Specyfikacja techniczna</w:t>
      </w:r>
    </w:p>
    <w:p w14:paraId="4F38B9C7" w14:textId="38F715C9" w:rsidR="00DF72C3" w:rsidRPr="00784AAC" w:rsidRDefault="00EA2B4A" w:rsidP="00EA2B4A">
      <w:pPr>
        <w:rPr>
          <w:rFonts w:cstheme="minorHAnsi"/>
          <w:szCs w:val="18"/>
        </w:rPr>
      </w:pPr>
      <w:r w:rsidRPr="00784AAC">
        <w:rPr>
          <w:rFonts w:cstheme="minorHAnsi"/>
          <w:szCs w:val="18"/>
        </w:rPr>
        <w:t>Załącznik nr 1.8 – Mapk</w:t>
      </w:r>
      <w:r w:rsidR="00171C11">
        <w:rPr>
          <w:rFonts w:cstheme="minorHAnsi"/>
          <w:szCs w:val="18"/>
        </w:rPr>
        <w:t>a</w:t>
      </w:r>
      <w:r w:rsidRPr="00784AAC">
        <w:rPr>
          <w:rFonts w:cstheme="minorHAnsi"/>
          <w:szCs w:val="18"/>
        </w:rPr>
        <w:t xml:space="preserve"> podglądow</w:t>
      </w:r>
      <w:r w:rsidR="00171C11">
        <w:rPr>
          <w:rFonts w:cstheme="minorHAnsi"/>
          <w:szCs w:val="18"/>
        </w:rPr>
        <w:t>a</w:t>
      </w:r>
    </w:p>
    <w:p w14:paraId="22BFC702" w14:textId="77777777" w:rsidR="00EA2B4A" w:rsidRPr="00784AAC" w:rsidRDefault="00EA2B4A" w:rsidP="00EA2B4A">
      <w:pPr>
        <w:rPr>
          <w:rFonts w:cstheme="minorHAnsi"/>
          <w:sz w:val="20"/>
        </w:rPr>
      </w:pPr>
      <w:r w:rsidRPr="00784AAC">
        <w:rPr>
          <w:rFonts w:cstheme="minorHAnsi"/>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Decyzja o ustaleniu lokalizacji inwestycji celu publicznego z załącznikiem graficznym lub Wyrys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Schematy jednokreskowe (np. linie SN, nn,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Zbiorcze zestawienia materiałów dla linii napowietrznej, kabli – SN, nN,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demontażowe (linii SN, stacji, linii nn,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umów z właścicielami gruntu o udostępnienie nieruchomości w celu budowy urządzeń energetycznych, porozumienia w sprawie ustanowienia służebności przesyłu</w:t>
      </w:r>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Akty notarialne służebności przesyłu</w:t>
      </w:r>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Sekocenbud),</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Kp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Z = 10 % (od R+S+Kp)</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Legitymującą/ym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Wzór porozumienia o ustanowienie nieodpłatnej służebności przesyłu</w:t>
      </w:r>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54C2BEDF"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przesyłu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przesyłu,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przesyłu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przesyłu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Wzór porozumienia o ustanowienie odpłatnej służebności przesyłu</w:t>
      </w:r>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Legitymującą/ym  się dowodem osobistym  ..............................................</w:t>
      </w:r>
    </w:p>
    <w:p w14:paraId="24F994F4" w14:textId="77777777" w:rsidR="00EA2B4A" w:rsidRPr="00EA2B4A" w:rsidRDefault="00EA2B4A" w:rsidP="00EA2B4A">
      <w:pPr>
        <w:rPr>
          <w:rFonts w:cstheme="minorHAnsi"/>
          <w:szCs w:val="18"/>
        </w:rPr>
      </w:pPr>
      <w:r w:rsidRPr="00EA2B4A">
        <w:rPr>
          <w:rFonts w:cstheme="minorHAnsi"/>
          <w:szCs w:val="18"/>
        </w:rPr>
        <w:t xml:space="preserve">zwaną/ym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przesyłu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gruntu pod słupową stacją transformatorową wraz z obrysem, przy pasie wykonywania służebności przesyłu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przesyłu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przesyłu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Trasa przebiegu infrastruktury elektroenergetycznej zlokalizowanej na nieruchomości opisanej w §1 ust.1 w ramach służebności przesyłu,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przesyłu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najpóźniej w terminie 30 dni od dnia podpisania przez Właściciela nieruchomości  aktu notarialnego  zawierającego oświadczenie o ustanowieniu służebności przesyłu,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przesyłu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z ustanowieniem służebności przesyłu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Zapłata tych kosztów nastąpi w terminie 30 dni od daty wpływu faktury wraz z wypisem aktu notarialnego zawierającego oświadczenie o ustanowieniu służebności przesyłu,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EB794" w14:textId="77777777" w:rsidR="0078544D" w:rsidRDefault="0078544D" w:rsidP="00582CE9">
      <w:pPr>
        <w:spacing w:after="0"/>
      </w:pPr>
      <w:r>
        <w:separator/>
      </w:r>
    </w:p>
  </w:endnote>
  <w:endnote w:type="continuationSeparator" w:id="0">
    <w:p w14:paraId="7DFDB2B9" w14:textId="77777777" w:rsidR="0078544D" w:rsidRDefault="0078544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2C4F" w14:textId="77777777" w:rsidR="005A0D22" w:rsidRDefault="005A0D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EB909" w14:textId="77777777" w:rsidR="0078544D" w:rsidRDefault="0078544D" w:rsidP="00582CE9">
      <w:pPr>
        <w:spacing w:after="0"/>
      </w:pPr>
      <w:r>
        <w:separator/>
      </w:r>
    </w:p>
  </w:footnote>
  <w:footnote w:type="continuationSeparator" w:id="0">
    <w:p w14:paraId="0A2D93DE" w14:textId="77777777" w:rsidR="0078544D" w:rsidRDefault="0078544D"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2ABF" w14:textId="77777777" w:rsidR="005A0D22" w:rsidRDefault="005A0D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3B8BD3" w14:textId="77777777" w:rsidR="005A0D22" w:rsidRPr="005A0D22" w:rsidRDefault="005A0D22" w:rsidP="005A0D22">
          <w:pPr>
            <w:suppressAutoHyphens/>
            <w:ind w:right="187"/>
            <w:rPr>
              <w:rFonts w:asciiTheme="majorHAnsi" w:hAnsiTheme="majorHAnsi"/>
              <w:color w:val="000000" w:themeColor="text1"/>
              <w:sz w:val="14"/>
              <w:szCs w:val="18"/>
            </w:rPr>
          </w:pPr>
        </w:p>
        <w:p w14:paraId="5205B493" w14:textId="726FFA1C" w:rsidR="00347E8D" w:rsidRPr="006B2C28" w:rsidRDefault="005A0D22" w:rsidP="005A0D22">
          <w:pPr>
            <w:suppressAutoHyphens/>
            <w:ind w:right="187"/>
            <w:rPr>
              <w:rFonts w:asciiTheme="majorHAnsi" w:hAnsiTheme="majorHAnsi"/>
              <w:color w:val="000000" w:themeColor="text1"/>
              <w:sz w:val="14"/>
              <w:szCs w:val="18"/>
            </w:rPr>
          </w:pPr>
          <w:r w:rsidRPr="005A0D22">
            <w:rPr>
              <w:rFonts w:asciiTheme="majorHAnsi" w:hAnsiTheme="majorHAnsi"/>
              <w:color w:val="000000" w:themeColor="text1"/>
              <w:sz w:val="14"/>
              <w:szCs w:val="18"/>
            </w:rPr>
            <w:t>POST/DYS/OLD/GZ/00133/2026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52C"/>
    <w:rsid w:val="00003B5C"/>
    <w:rsid w:val="00005D70"/>
    <w:rsid w:val="00007721"/>
    <w:rsid w:val="00013A18"/>
    <w:rsid w:val="00015893"/>
    <w:rsid w:val="0002424F"/>
    <w:rsid w:val="00027947"/>
    <w:rsid w:val="00033582"/>
    <w:rsid w:val="000362BA"/>
    <w:rsid w:val="0003687D"/>
    <w:rsid w:val="00036B40"/>
    <w:rsid w:val="00036D76"/>
    <w:rsid w:val="000378AF"/>
    <w:rsid w:val="00040B6D"/>
    <w:rsid w:val="000516BD"/>
    <w:rsid w:val="00051B85"/>
    <w:rsid w:val="00054A92"/>
    <w:rsid w:val="00056904"/>
    <w:rsid w:val="0005723F"/>
    <w:rsid w:val="000572D8"/>
    <w:rsid w:val="00057816"/>
    <w:rsid w:val="00060EAD"/>
    <w:rsid w:val="00061676"/>
    <w:rsid w:val="00061B03"/>
    <w:rsid w:val="0006548F"/>
    <w:rsid w:val="00070A58"/>
    <w:rsid w:val="00071A2F"/>
    <w:rsid w:val="00071C98"/>
    <w:rsid w:val="00071EC3"/>
    <w:rsid w:val="0009045E"/>
    <w:rsid w:val="00094799"/>
    <w:rsid w:val="00094EB9"/>
    <w:rsid w:val="00096510"/>
    <w:rsid w:val="000974B1"/>
    <w:rsid w:val="000A1658"/>
    <w:rsid w:val="000A7E99"/>
    <w:rsid w:val="000B08C4"/>
    <w:rsid w:val="000B0DBD"/>
    <w:rsid w:val="000C47A9"/>
    <w:rsid w:val="000C4CCC"/>
    <w:rsid w:val="000C57CC"/>
    <w:rsid w:val="000C679C"/>
    <w:rsid w:val="000D42BE"/>
    <w:rsid w:val="000D5886"/>
    <w:rsid w:val="000E0EB5"/>
    <w:rsid w:val="000E1564"/>
    <w:rsid w:val="000E1A7D"/>
    <w:rsid w:val="00101BCF"/>
    <w:rsid w:val="00104502"/>
    <w:rsid w:val="00104583"/>
    <w:rsid w:val="00105097"/>
    <w:rsid w:val="00107A1B"/>
    <w:rsid w:val="001112C2"/>
    <w:rsid w:val="00111CB9"/>
    <w:rsid w:val="00113AE2"/>
    <w:rsid w:val="00124536"/>
    <w:rsid w:val="00125A7F"/>
    <w:rsid w:val="00126CEA"/>
    <w:rsid w:val="00132B64"/>
    <w:rsid w:val="00136B64"/>
    <w:rsid w:val="0014036E"/>
    <w:rsid w:val="00145125"/>
    <w:rsid w:val="0014785F"/>
    <w:rsid w:val="00154B06"/>
    <w:rsid w:val="001556F0"/>
    <w:rsid w:val="00162D88"/>
    <w:rsid w:val="00167B53"/>
    <w:rsid w:val="00171C11"/>
    <w:rsid w:val="00172B93"/>
    <w:rsid w:val="00175F4C"/>
    <w:rsid w:val="00183E52"/>
    <w:rsid w:val="001845CE"/>
    <w:rsid w:val="00185AAB"/>
    <w:rsid w:val="00192A23"/>
    <w:rsid w:val="001974F6"/>
    <w:rsid w:val="001A2A0C"/>
    <w:rsid w:val="001A4996"/>
    <w:rsid w:val="001A69CA"/>
    <w:rsid w:val="001B0061"/>
    <w:rsid w:val="001D1A8B"/>
    <w:rsid w:val="001D2EB1"/>
    <w:rsid w:val="001D3260"/>
    <w:rsid w:val="001D451A"/>
    <w:rsid w:val="001E7E73"/>
    <w:rsid w:val="001F1496"/>
    <w:rsid w:val="001F3242"/>
    <w:rsid w:val="001F3600"/>
    <w:rsid w:val="001F3F20"/>
    <w:rsid w:val="001F737A"/>
    <w:rsid w:val="00201AB6"/>
    <w:rsid w:val="002067F1"/>
    <w:rsid w:val="00207D2A"/>
    <w:rsid w:val="00217A76"/>
    <w:rsid w:val="00224257"/>
    <w:rsid w:val="00232EBC"/>
    <w:rsid w:val="002369B3"/>
    <w:rsid w:val="0024291C"/>
    <w:rsid w:val="00243739"/>
    <w:rsid w:val="00244861"/>
    <w:rsid w:val="00257F22"/>
    <w:rsid w:val="00260452"/>
    <w:rsid w:val="00264A06"/>
    <w:rsid w:val="00265B9D"/>
    <w:rsid w:val="00270752"/>
    <w:rsid w:val="002743D5"/>
    <w:rsid w:val="002768AC"/>
    <w:rsid w:val="002942B6"/>
    <w:rsid w:val="002958A7"/>
    <w:rsid w:val="002A2347"/>
    <w:rsid w:val="002A3129"/>
    <w:rsid w:val="002A4130"/>
    <w:rsid w:val="002A48F7"/>
    <w:rsid w:val="002A79E0"/>
    <w:rsid w:val="002B1494"/>
    <w:rsid w:val="002B5B5C"/>
    <w:rsid w:val="002B5C62"/>
    <w:rsid w:val="002C0738"/>
    <w:rsid w:val="002C2B6F"/>
    <w:rsid w:val="002C470F"/>
    <w:rsid w:val="002D4CAD"/>
    <w:rsid w:val="002E1E05"/>
    <w:rsid w:val="002E396B"/>
    <w:rsid w:val="002F10CA"/>
    <w:rsid w:val="002F50A9"/>
    <w:rsid w:val="002F7379"/>
    <w:rsid w:val="00303C67"/>
    <w:rsid w:val="00303E5F"/>
    <w:rsid w:val="00310CB3"/>
    <w:rsid w:val="00311A93"/>
    <w:rsid w:val="003254C3"/>
    <w:rsid w:val="003332D3"/>
    <w:rsid w:val="00342A59"/>
    <w:rsid w:val="00345315"/>
    <w:rsid w:val="00347E8D"/>
    <w:rsid w:val="00362C4E"/>
    <w:rsid w:val="00366FFB"/>
    <w:rsid w:val="00371A75"/>
    <w:rsid w:val="00371C51"/>
    <w:rsid w:val="0037470D"/>
    <w:rsid w:val="00374D6C"/>
    <w:rsid w:val="00375780"/>
    <w:rsid w:val="00377A44"/>
    <w:rsid w:val="00380557"/>
    <w:rsid w:val="00381365"/>
    <w:rsid w:val="00385A7C"/>
    <w:rsid w:val="00387A0D"/>
    <w:rsid w:val="003903C2"/>
    <w:rsid w:val="00392A23"/>
    <w:rsid w:val="00394675"/>
    <w:rsid w:val="00395F60"/>
    <w:rsid w:val="003A2072"/>
    <w:rsid w:val="003A448C"/>
    <w:rsid w:val="003A4CC6"/>
    <w:rsid w:val="003A5D11"/>
    <w:rsid w:val="003A7C03"/>
    <w:rsid w:val="003B1E40"/>
    <w:rsid w:val="003B24DC"/>
    <w:rsid w:val="003B43F5"/>
    <w:rsid w:val="003B66FE"/>
    <w:rsid w:val="003D41B4"/>
    <w:rsid w:val="003D4FEB"/>
    <w:rsid w:val="003D6C11"/>
    <w:rsid w:val="003E050D"/>
    <w:rsid w:val="003E3CCB"/>
    <w:rsid w:val="003E59DD"/>
    <w:rsid w:val="003F067C"/>
    <w:rsid w:val="003F132F"/>
    <w:rsid w:val="003F257A"/>
    <w:rsid w:val="003F39B2"/>
    <w:rsid w:val="003F7633"/>
    <w:rsid w:val="00401BC0"/>
    <w:rsid w:val="0040472A"/>
    <w:rsid w:val="00404F93"/>
    <w:rsid w:val="004069EB"/>
    <w:rsid w:val="00410C06"/>
    <w:rsid w:val="00412D3F"/>
    <w:rsid w:val="00412E5B"/>
    <w:rsid w:val="00417E23"/>
    <w:rsid w:val="004207FF"/>
    <w:rsid w:val="00424CDB"/>
    <w:rsid w:val="004257E0"/>
    <w:rsid w:val="004329A0"/>
    <w:rsid w:val="004367FB"/>
    <w:rsid w:val="00436F85"/>
    <w:rsid w:val="0044580F"/>
    <w:rsid w:val="0044629B"/>
    <w:rsid w:val="00446544"/>
    <w:rsid w:val="00446871"/>
    <w:rsid w:val="00446E2F"/>
    <w:rsid w:val="00463679"/>
    <w:rsid w:val="004644EA"/>
    <w:rsid w:val="00466493"/>
    <w:rsid w:val="00473D75"/>
    <w:rsid w:val="00474D4A"/>
    <w:rsid w:val="0047759A"/>
    <w:rsid w:val="004906BC"/>
    <w:rsid w:val="00491D7A"/>
    <w:rsid w:val="004925D9"/>
    <w:rsid w:val="00492AEE"/>
    <w:rsid w:val="00496273"/>
    <w:rsid w:val="004A0A0F"/>
    <w:rsid w:val="004A723C"/>
    <w:rsid w:val="004B29F9"/>
    <w:rsid w:val="004B754B"/>
    <w:rsid w:val="004C2303"/>
    <w:rsid w:val="004D154B"/>
    <w:rsid w:val="004D63D5"/>
    <w:rsid w:val="004D678F"/>
    <w:rsid w:val="004E0D77"/>
    <w:rsid w:val="004E1AB0"/>
    <w:rsid w:val="004E7573"/>
    <w:rsid w:val="004F0C4A"/>
    <w:rsid w:val="004F20AD"/>
    <w:rsid w:val="004F36DB"/>
    <w:rsid w:val="004F5916"/>
    <w:rsid w:val="004F6B10"/>
    <w:rsid w:val="004F75D2"/>
    <w:rsid w:val="00510CC3"/>
    <w:rsid w:val="00517579"/>
    <w:rsid w:val="00520308"/>
    <w:rsid w:val="0052445E"/>
    <w:rsid w:val="00535E9B"/>
    <w:rsid w:val="005453F1"/>
    <w:rsid w:val="00551FB7"/>
    <w:rsid w:val="00553E29"/>
    <w:rsid w:val="005563FF"/>
    <w:rsid w:val="00562E63"/>
    <w:rsid w:val="0056616F"/>
    <w:rsid w:val="00573482"/>
    <w:rsid w:val="00574D7E"/>
    <w:rsid w:val="00580DA0"/>
    <w:rsid w:val="00582CE9"/>
    <w:rsid w:val="0058794A"/>
    <w:rsid w:val="005932BA"/>
    <w:rsid w:val="005A0D22"/>
    <w:rsid w:val="005A354D"/>
    <w:rsid w:val="005B24A8"/>
    <w:rsid w:val="005B2B6D"/>
    <w:rsid w:val="005B3F04"/>
    <w:rsid w:val="005B6DC6"/>
    <w:rsid w:val="005B76BC"/>
    <w:rsid w:val="005C6812"/>
    <w:rsid w:val="005D118B"/>
    <w:rsid w:val="005D2D85"/>
    <w:rsid w:val="005D560F"/>
    <w:rsid w:val="005D74EB"/>
    <w:rsid w:val="005E330A"/>
    <w:rsid w:val="005E49ED"/>
    <w:rsid w:val="005E4AA3"/>
    <w:rsid w:val="005E79E5"/>
    <w:rsid w:val="005E7E77"/>
    <w:rsid w:val="005F23E1"/>
    <w:rsid w:val="0060087A"/>
    <w:rsid w:val="006055FD"/>
    <w:rsid w:val="006064FB"/>
    <w:rsid w:val="006209AE"/>
    <w:rsid w:val="00623B01"/>
    <w:rsid w:val="006240E4"/>
    <w:rsid w:val="00624A36"/>
    <w:rsid w:val="00625BB0"/>
    <w:rsid w:val="006261BB"/>
    <w:rsid w:val="0065322E"/>
    <w:rsid w:val="00655DA8"/>
    <w:rsid w:val="00660237"/>
    <w:rsid w:val="00670CE4"/>
    <w:rsid w:val="0067116D"/>
    <w:rsid w:val="0067572D"/>
    <w:rsid w:val="006775EE"/>
    <w:rsid w:val="00680F7C"/>
    <w:rsid w:val="006820ED"/>
    <w:rsid w:val="00683556"/>
    <w:rsid w:val="00696995"/>
    <w:rsid w:val="006A0331"/>
    <w:rsid w:val="006A4275"/>
    <w:rsid w:val="006B2C26"/>
    <w:rsid w:val="006C3527"/>
    <w:rsid w:val="006C4791"/>
    <w:rsid w:val="006C4B70"/>
    <w:rsid w:val="006C6089"/>
    <w:rsid w:val="006D16F1"/>
    <w:rsid w:val="006D3D9D"/>
    <w:rsid w:val="006E100D"/>
    <w:rsid w:val="006E2000"/>
    <w:rsid w:val="006E28D9"/>
    <w:rsid w:val="006E5EF6"/>
    <w:rsid w:val="006E7D78"/>
    <w:rsid w:val="006F00DD"/>
    <w:rsid w:val="006F3B57"/>
    <w:rsid w:val="006F5F72"/>
    <w:rsid w:val="006F73AE"/>
    <w:rsid w:val="00702909"/>
    <w:rsid w:val="00710355"/>
    <w:rsid w:val="00713B03"/>
    <w:rsid w:val="00720ED1"/>
    <w:rsid w:val="007246D0"/>
    <w:rsid w:val="00726BF1"/>
    <w:rsid w:val="007274C6"/>
    <w:rsid w:val="00727EC1"/>
    <w:rsid w:val="0073168A"/>
    <w:rsid w:val="0073187A"/>
    <w:rsid w:val="007343BE"/>
    <w:rsid w:val="007343C5"/>
    <w:rsid w:val="00742321"/>
    <w:rsid w:val="00742807"/>
    <w:rsid w:val="00751686"/>
    <w:rsid w:val="00752002"/>
    <w:rsid w:val="00760251"/>
    <w:rsid w:val="007617E0"/>
    <w:rsid w:val="007673CA"/>
    <w:rsid w:val="00772961"/>
    <w:rsid w:val="00774201"/>
    <w:rsid w:val="007757B5"/>
    <w:rsid w:val="00780034"/>
    <w:rsid w:val="00783D03"/>
    <w:rsid w:val="007844EB"/>
    <w:rsid w:val="00784AAC"/>
    <w:rsid w:val="00784DC3"/>
    <w:rsid w:val="0078544D"/>
    <w:rsid w:val="00787D9C"/>
    <w:rsid w:val="00793AC3"/>
    <w:rsid w:val="00794EFB"/>
    <w:rsid w:val="00797096"/>
    <w:rsid w:val="007A13F4"/>
    <w:rsid w:val="007A1B94"/>
    <w:rsid w:val="007A203B"/>
    <w:rsid w:val="007A2675"/>
    <w:rsid w:val="007A275F"/>
    <w:rsid w:val="007B094C"/>
    <w:rsid w:val="007B0FF0"/>
    <w:rsid w:val="007B50D8"/>
    <w:rsid w:val="007C0A5A"/>
    <w:rsid w:val="007C1317"/>
    <w:rsid w:val="007C2418"/>
    <w:rsid w:val="007C6687"/>
    <w:rsid w:val="007C67FA"/>
    <w:rsid w:val="007D0675"/>
    <w:rsid w:val="007D1209"/>
    <w:rsid w:val="007E334D"/>
    <w:rsid w:val="007F0041"/>
    <w:rsid w:val="00812E3F"/>
    <w:rsid w:val="008130D5"/>
    <w:rsid w:val="0081735D"/>
    <w:rsid w:val="008217CE"/>
    <w:rsid w:val="00827A7E"/>
    <w:rsid w:val="00831596"/>
    <w:rsid w:val="00834673"/>
    <w:rsid w:val="00837B4D"/>
    <w:rsid w:val="0084138D"/>
    <w:rsid w:val="00841871"/>
    <w:rsid w:val="00841F97"/>
    <w:rsid w:val="00842578"/>
    <w:rsid w:val="00847B49"/>
    <w:rsid w:val="00852695"/>
    <w:rsid w:val="008548B7"/>
    <w:rsid w:val="00857549"/>
    <w:rsid w:val="00867243"/>
    <w:rsid w:val="008707CC"/>
    <w:rsid w:val="00884D47"/>
    <w:rsid w:val="008A1F16"/>
    <w:rsid w:val="008A7100"/>
    <w:rsid w:val="008A7413"/>
    <w:rsid w:val="008A7CE0"/>
    <w:rsid w:val="008B4C33"/>
    <w:rsid w:val="008B6316"/>
    <w:rsid w:val="008C619A"/>
    <w:rsid w:val="008C6CC4"/>
    <w:rsid w:val="008C74CA"/>
    <w:rsid w:val="008C75AB"/>
    <w:rsid w:val="008D0EB4"/>
    <w:rsid w:val="008D6A33"/>
    <w:rsid w:val="008D6FD3"/>
    <w:rsid w:val="008E2EA9"/>
    <w:rsid w:val="008E41A4"/>
    <w:rsid w:val="008E4838"/>
    <w:rsid w:val="008F17DA"/>
    <w:rsid w:val="008F1FB0"/>
    <w:rsid w:val="008F6F56"/>
    <w:rsid w:val="008F72E5"/>
    <w:rsid w:val="008F783D"/>
    <w:rsid w:val="0090379D"/>
    <w:rsid w:val="00910E6D"/>
    <w:rsid w:val="00911FA5"/>
    <w:rsid w:val="00935B17"/>
    <w:rsid w:val="00936AC2"/>
    <w:rsid w:val="00944154"/>
    <w:rsid w:val="00944BEA"/>
    <w:rsid w:val="009556D6"/>
    <w:rsid w:val="009577D9"/>
    <w:rsid w:val="0096232C"/>
    <w:rsid w:val="00962604"/>
    <w:rsid w:val="00964A31"/>
    <w:rsid w:val="00965ACD"/>
    <w:rsid w:val="00967DAD"/>
    <w:rsid w:val="00971C8B"/>
    <w:rsid w:val="00971E24"/>
    <w:rsid w:val="00972B41"/>
    <w:rsid w:val="009730F2"/>
    <w:rsid w:val="009825D0"/>
    <w:rsid w:val="00983EBF"/>
    <w:rsid w:val="00984E39"/>
    <w:rsid w:val="0098502B"/>
    <w:rsid w:val="00986E3C"/>
    <w:rsid w:val="00987773"/>
    <w:rsid w:val="00992FE3"/>
    <w:rsid w:val="00995725"/>
    <w:rsid w:val="0099653A"/>
    <w:rsid w:val="009A6D93"/>
    <w:rsid w:val="009A7B36"/>
    <w:rsid w:val="009A7D1F"/>
    <w:rsid w:val="009B1F7B"/>
    <w:rsid w:val="009B3502"/>
    <w:rsid w:val="009B51B6"/>
    <w:rsid w:val="009B5CDA"/>
    <w:rsid w:val="009B633C"/>
    <w:rsid w:val="009B783E"/>
    <w:rsid w:val="009C0A94"/>
    <w:rsid w:val="009C388E"/>
    <w:rsid w:val="009C48AC"/>
    <w:rsid w:val="009C5C7C"/>
    <w:rsid w:val="009C6FBE"/>
    <w:rsid w:val="009D1815"/>
    <w:rsid w:val="009D42EA"/>
    <w:rsid w:val="009D58D0"/>
    <w:rsid w:val="009D5A1B"/>
    <w:rsid w:val="009D7472"/>
    <w:rsid w:val="009E0A88"/>
    <w:rsid w:val="009E2CB5"/>
    <w:rsid w:val="009E5B5E"/>
    <w:rsid w:val="009E6123"/>
    <w:rsid w:val="00A02C84"/>
    <w:rsid w:val="00A07602"/>
    <w:rsid w:val="00A148D6"/>
    <w:rsid w:val="00A22EAD"/>
    <w:rsid w:val="00A31EF2"/>
    <w:rsid w:val="00A3313C"/>
    <w:rsid w:val="00A370AB"/>
    <w:rsid w:val="00A43299"/>
    <w:rsid w:val="00A45792"/>
    <w:rsid w:val="00A467CA"/>
    <w:rsid w:val="00A5134A"/>
    <w:rsid w:val="00A52105"/>
    <w:rsid w:val="00A52D8E"/>
    <w:rsid w:val="00A54C4B"/>
    <w:rsid w:val="00A55533"/>
    <w:rsid w:val="00A57E04"/>
    <w:rsid w:val="00A6049B"/>
    <w:rsid w:val="00A62B4C"/>
    <w:rsid w:val="00A659C6"/>
    <w:rsid w:val="00A730B9"/>
    <w:rsid w:val="00A7626A"/>
    <w:rsid w:val="00A809BD"/>
    <w:rsid w:val="00A81CFB"/>
    <w:rsid w:val="00A85D6F"/>
    <w:rsid w:val="00AA134E"/>
    <w:rsid w:val="00AA3417"/>
    <w:rsid w:val="00AB5621"/>
    <w:rsid w:val="00AB7248"/>
    <w:rsid w:val="00AB78A2"/>
    <w:rsid w:val="00AC25B4"/>
    <w:rsid w:val="00AC4A8D"/>
    <w:rsid w:val="00AC5A4C"/>
    <w:rsid w:val="00AD02B0"/>
    <w:rsid w:val="00AD5D81"/>
    <w:rsid w:val="00AE1925"/>
    <w:rsid w:val="00AE1A85"/>
    <w:rsid w:val="00AE5E48"/>
    <w:rsid w:val="00AF30DB"/>
    <w:rsid w:val="00AF78FE"/>
    <w:rsid w:val="00AF7E7E"/>
    <w:rsid w:val="00B00CE4"/>
    <w:rsid w:val="00B0459E"/>
    <w:rsid w:val="00B05E1A"/>
    <w:rsid w:val="00B10201"/>
    <w:rsid w:val="00B10A71"/>
    <w:rsid w:val="00B17A2B"/>
    <w:rsid w:val="00B25187"/>
    <w:rsid w:val="00B260E3"/>
    <w:rsid w:val="00B3053E"/>
    <w:rsid w:val="00B31C09"/>
    <w:rsid w:val="00B379DE"/>
    <w:rsid w:val="00B422BD"/>
    <w:rsid w:val="00B44488"/>
    <w:rsid w:val="00B505C0"/>
    <w:rsid w:val="00B53D37"/>
    <w:rsid w:val="00B53F64"/>
    <w:rsid w:val="00B57759"/>
    <w:rsid w:val="00B62B32"/>
    <w:rsid w:val="00B638C7"/>
    <w:rsid w:val="00B67333"/>
    <w:rsid w:val="00B67776"/>
    <w:rsid w:val="00B67D39"/>
    <w:rsid w:val="00B67FA9"/>
    <w:rsid w:val="00B74FE1"/>
    <w:rsid w:val="00B758D3"/>
    <w:rsid w:val="00B76CD7"/>
    <w:rsid w:val="00B801D6"/>
    <w:rsid w:val="00B83A96"/>
    <w:rsid w:val="00B83F8A"/>
    <w:rsid w:val="00BA0FF4"/>
    <w:rsid w:val="00BA5673"/>
    <w:rsid w:val="00BB0255"/>
    <w:rsid w:val="00BB180C"/>
    <w:rsid w:val="00BB418B"/>
    <w:rsid w:val="00BC3599"/>
    <w:rsid w:val="00BD1D08"/>
    <w:rsid w:val="00BE0AE4"/>
    <w:rsid w:val="00BE38BB"/>
    <w:rsid w:val="00C003C6"/>
    <w:rsid w:val="00C10B09"/>
    <w:rsid w:val="00C116F3"/>
    <w:rsid w:val="00C12714"/>
    <w:rsid w:val="00C13454"/>
    <w:rsid w:val="00C163DC"/>
    <w:rsid w:val="00C20678"/>
    <w:rsid w:val="00C224EE"/>
    <w:rsid w:val="00C23F3E"/>
    <w:rsid w:val="00C268ED"/>
    <w:rsid w:val="00C26BC0"/>
    <w:rsid w:val="00C272AD"/>
    <w:rsid w:val="00C27B9D"/>
    <w:rsid w:val="00C327EC"/>
    <w:rsid w:val="00C45F7E"/>
    <w:rsid w:val="00C4719E"/>
    <w:rsid w:val="00C5009D"/>
    <w:rsid w:val="00C53A22"/>
    <w:rsid w:val="00C55EC1"/>
    <w:rsid w:val="00C64A07"/>
    <w:rsid w:val="00C6569B"/>
    <w:rsid w:val="00C66B9A"/>
    <w:rsid w:val="00C707D1"/>
    <w:rsid w:val="00C737A1"/>
    <w:rsid w:val="00C76D32"/>
    <w:rsid w:val="00C77BCF"/>
    <w:rsid w:val="00C874E6"/>
    <w:rsid w:val="00CB2D26"/>
    <w:rsid w:val="00CB3A6F"/>
    <w:rsid w:val="00CD2022"/>
    <w:rsid w:val="00CD3E59"/>
    <w:rsid w:val="00CE241C"/>
    <w:rsid w:val="00CE29D9"/>
    <w:rsid w:val="00CE2F55"/>
    <w:rsid w:val="00CE5A24"/>
    <w:rsid w:val="00CF047C"/>
    <w:rsid w:val="00D03C12"/>
    <w:rsid w:val="00D064EB"/>
    <w:rsid w:val="00D10566"/>
    <w:rsid w:val="00D10930"/>
    <w:rsid w:val="00D1247E"/>
    <w:rsid w:val="00D21BCE"/>
    <w:rsid w:val="00D2245B"/>
    <w:rsid w:val="00D3540C"/>
    <w:rsid w:val="00D456C2"/>
    <w:rsid w:val="00D516C1"/>
    <w:rsid w:val="00D6344F"/>
    <w:rsid w:val="00D64CFF"/>
    <w:rsid w:val="00D80ACF"/>
    <w:rsid w:val="00D80E4A"/>
    <w:rsid w:val="00D8328D"/>
    <w:rsid w:val="00D9793B"/>
    <w:rsid w:val="00DA5E31"/>
    <w:rsid w:val="00DA64DB"/>
    <w:rsid w:val="00DB1E5E"/>
    <w:rsid w:val="00DB2BFF"/>
    <w:rsid w:val="00DB3B99"/>
    <w:rsid w:val="00DB4140"/>
    <w:rsid w:val="00DB713D"/>
    <w:rsid w:val="00DC76F0"/>
    <w:rsid w:val="00DC7E48"/>
    <w:rsid w:val="00DD06C0"/>
    <w:rsid w:val="00DE1789"/>
    <w:rsid w:val="00DE2A42"/>
    <w:rsid w:val="00DE3208"/>
    <w:rsid w:val="00DE5745"/>
    <w:rsid w:val="00DE622F"/>
    <w:rsid w:val="00DF2ED5"/>
    <w:rsid w:val="00DF72C3"/>
    <w:rsid w:val="00E048E3"/>
    <w:rsid w:val="00E10E14"/>
    <w:rsid w:val="00E12F47"/>
    <w:rsid w:val="00E16545"/>
    <w:rsid w:val="00E2123D"/>
    <w:rsid w:val="00E30653"/>
    <w:rsid w:val="00E30B4B"/>
    <w:rsid w:val="00E33932"/>
    <w:rsid w:val="00E413AB"/>
    <w:rsid w:val="00E41451"/>
    <w:rsid w:val="00E45F98"/>
    <w:rsid w:val="00E46F1D"/>
    <w:rsid w:val="00E5062F"/>
    <w:rsid w:val="00E56B47"/>
    <w:rsid w:val="00E60682"/>
    <w:rsid w:val="00E6552D"/>
    <w:rsid w:val="00E66F4B"/>
    <w:rsid w:val="00E706C2"/>
    <w:rsid w:val="00E72CD1"/>
    <w:rsid w:val="00E8041E"/>
    <w:rsid w:val="00E818CE"/>
    <w:rsid w:val="00E92F67"/>
    <w:rsid w:val="00E95B91"/>
    <w:rsid w:val="00EA2B4A"/>
    <w:rsid w:val="00EA6557"/>
    <w:rsid w:val="00EA6B97"/>
    <w:rsid w:val="00EB216E"/>
    <w:rsid w:val="00EB5BFC"/>
    <w:rsid w:val="00EC07C0"/>
    <w:rsid w:val="00EC22FA"/>
    <w:rsid w:val="00EC30C5"/>
    <w:rsid w:val="00ED2FD4"/>
    <w:rsid w:val="00ED7EFA"/>
    <w:rsid w:val="00EE350B"/>
    <w:rsid w:val="00EE5E2C"/>
    <w:rsid w:val="00EE69D4"/>
    <w:rsid w:val="00F01E75"/>
    <w:rsid w:val="00F032BE"/>
    <w:rsid w:val="00F0670E"/>
    <w:rsid w:val="00F16206"/>
    <w:rsid w:val="00F21DD8"/>
    <w:rsid w:val="00F25128"/>
    <w:rsid w:val="00F26024"/>
    <w:rsid w:val="00F32BD1"/>
    <w:rsid w:val="00F3444F"/>
    <w:rsid w:val="00F377D2"/>
    <w:rsid w:val="00F40848"/>
    <w:rsid w:val="00F42D1F"/>
    <w:rsid w:val="00F45C48"/>
    <w:rsid w:val="00F4718C"/>
    <w:rsid w:val="00F52272"/>
    <w:rsid w:val="00F527EB"/>
    <w:rsid w:val="00F57F56"/>
    <w:rsid w:val="00F62025"/>
    <w:rsid w:val="00F63E80"/>
    <w:rsid w:val="00F65859"/>
    <w:rsid w:val="00F664AA"/>
    <w:rsid w:val="00F66F84"/>
    <w:rsid w:val="00F71902"/>
    <w:rsid w:val="00F724BA"/>
    <w:rsid w:val="00F751D8"/>
    <w:rsid w:val="00F761E5"/>
    <w:rsid w:val="00F81046"/>
    <w:rsid w:val="00F8299E"/>
    <w:rsid w:val="00F835B4"/>
    <w:rsid w:val="00F84B5E"/>
    <w:rsid w:val="00F86375"/>
    <w:rsid w:val="00F90B96"/>
    <w:rsid w:val="00F92106"/>
    <w:rsid w:val="00FA0862"/>
    <w:rsid w:val="00FA0F6A"/>
    <w:rsid w:val="00FA4D67"/>
    <w:rsid w:val="00FB0646"/>
    <w:rsid w:val="00FB1B18"/>
    <w:rsid w:val="00FB496A"/>
    <w:rsid w:val="00FB61C7"/>
    <w:rsid w:val="00FC3F87"/>
    <w:rsid w:val="00FC7563"/>
    <w:rsid w:val="00FC7BB0"/>
    <w:rsid w:val="00FD22AB"/>
    <w:rsid w:val="00FD2808"/>
    <w:rsid w:val="00FD3338"/>
    <w:rsid w:val="00FD4B8D"/>
    <w:rsid w:val="00FE13ED"/>
    <w:rsid w:val="00FE2FDB"/>
    <w:rsid w:val="00FE4AEE"/>
    <w:rsid w:val="00FE53C8"/>
    <w:rsid w:val="00FF36C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POST/DYS/OLD/GZ/00133/2026                        </dmsv2SWPP2ObjectNumber>
    <dmsv2SWPP2SumMD5 xmlns="http://schemas.microsoft.com/sharepoint/v3">1173cdd4ec859c98d8a86838a14cf463</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24152172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JEUP5JKVCYQC-1092029480-14232</_dlc_DocId>
    <_dlc_DocIdUrl xmlns="a19cb1c7-c5c7-46d4-85ae-d83685407bba">
      <Url>https://swpp2.dms.gkpge.pl/sites/41/_layouts/15/DocIdRedir.aspx?ID=JEUP5JKVCYQC-1092029480-14232</Url>
      <Description>JEUP5JKVCYQC-1092029480-14232</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2D1FA162-2DA7-441E-8A8A-8D448CDAD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F948761-F4BE-4949-B3BB-3916DF2BA8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17</Pages>
  <Words>5221</Words>
  <Characters>31330</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2026-01-20T08:10:00Z</dcterms:created>
  <dcterms:modified xsi:type="dcterms:W3CDTF">2026-01-20T08:10:00Z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e3b693d9-f0b1-4dd5-bb9f-178d35bccec7</vt:lpwstr>
  </property>
</Properties>
</file>